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46A76" w14:textId="2FA4D2AE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F044D" w14:paraId="34346A79" w14:textId="77777777" w:rsidTr="00CE3EB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6A77" w14:textId="77777777" w:rsidR="00EF044D" w:rsidRDefault="00EF044D" w:rsidP="00CE3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6A78" w14:textId="77777777" w:rsidR="00EF044D" w:rsidRDefault="006036C1" w:rsidP="00CE3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36C1">
              <w:rPr>
                <w:b/>
                <w:sz w:val="26"/>
                <w:szCs w:val="26"/>
                <w:lang w:val="en-US"/>
              </w:rPr>
              <w:t>203B_238</w:t>
            </w:r>
          </w:p>
        </w:tc>
      </w:tr>
      <w:tr w:rsidR="00EF044D" w14:paraId="34346A7C" w14:textId="77777777" w:rsidTr="00CE3EB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6A7A" w14:textId="77777777" w:rsidR="00EF044D" w:rsidRPr="006036C1" w:rsidRDefault="00EF044D" w:rsidP="00CE3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36C1">
              <w:rPr>
                <w:b/>
                <w:sz w:val="26"/>
                <w:szCs w:val="26"/>
              </w:rPr>
              <w:t xml:space="preserve">Номер материала </w:t>
            </w:r>
            <w:r w:rsidRPr="006036C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6A7B" w14:textId="77777777" w:rsidR="00EF044D" w:rsidRPr="006036C1" w:rsidRDefault="006036C1" w:rsidP="00CE3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036C1">
              <w:rPr>
                <w:b/>
                <w:sz w:val="24"/>
                <w:szCs w:val="24"/>
                <w:lang w:val="en-US"/>
              </w:rPr>
              <w:t>2026432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6E26D7" w14:paraId="275588E0" w14:textId="77777777" w:rsidTr="0053733C">
        <w:trPr>
          <w:jc w:val="right"/>
        </w:trPr>
        <w:tc>
          <w:tcPr>
            <w:tcW w:w="5500" w:type="dxa"/>
            <w:hideMark/>
          </w:tcPr>
          <w:p w14:paraId="16D93F13" w14:textId="77777777" w:rsidR="006E26D7" w:rsidRDefault="006E26D7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6E26D7" w:rsidRPr="006A2A48" w14:paraId="5A98DA59" w14:textId="77777777" w:rsidTr="0053733C">
        <w:trPr>
          <w:jc w:val="right"/>
        </w:trPr>
        <w:tc>
          <w:tcPr>
            <w:tcW w:w="5500" w:type="dxa"/>
            <w:hideMark/>
          </w:tcPr>
          <w:p w14:paraId="1770B9E9" w14:textId="77777777" w:rsidR="006E26D7" w:rsidRPr="006A2A48" w:rsidRDefault="006E26D7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6E26D7" w:rsidRPr="006A2A48" w14:paraId="7C5C1DB2" w14:textId="77777777" w:rsidTr="0053733C">
        <w:trPr>
          <w:jc w:val="right"/>
        </w:trPr>
        <w:tc>
          <w:tcPr>
            <w:tcW w:w="5500" w:type="dxa"/>
            <w:hideMark/>
          </w:tcPr>
          <w:p w14:paraId="34FD8174" w14:textId="77777777" w:rsidR="006E26D7" w:rsidRPr="006A2A48" w:rsidRDefault="006E26D7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6E26D7" w:rsidRPr="006A2A48" w14:paraId="262E8823" w14:textId="77777777" w:rsidTr="0053733C">
        <w:trPr>
          <w:jc w:val="right"/>
        </w:trPr>
        <w:tc>
          <w:tcPr>
            <w:tcW w:w="5500" w:type="dxa"/>
            <w:hideMark/>
          </w:tcPr>
          <w:p w14:paraId="74EC3EB4" w14:textId="77777777" w:rsidR="006E26D7" w:rsidRPr="006A2A48" w:rsidRDefault="006E26D7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6E26D7" w14:paraId="6A4FFA9F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62296D38" w14:textId="77777777" w:rsidR="006E26D7" w:rsidRDefault="006E26D7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6E26D7" w:rsidRPr="006A2A48" w14:paraId="778CDA0F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194E9A94" w14:textId="77777777" w:rsidR="006E26D7" w:rsidRPr="006A2A48" w:rsidRDefault="006E26D7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34346A82" w14:textId="77777777" w:rsidR="0026453A" w:rsidRPr="00697DC5" w:rsidRDefault="0026453A" w:rsidP="0026453A">
      <w:bookmarkStart w:id="0" w:name="_GoBack"/>
      <w:bookmarkEnd w:id="0"/>
    </w:p>
    <w:p w14:paraId="34346A83" w14:textId="77777777" w:rsidR="0026453A" w:rsidRPr="00697DC5" w:rsidRDefault="0026453A" w:rsidP="0026453A"/>
    <w:p w14:paraId="34346A84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34346A85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D4D36">
        <w:rPr>
          <w:b/>
          <w:sz w:val="26"/>
          <w:szCs w:val="26"/>
        </w:rPr>
        <w:t>(</w:t>
      </w:r>
      <w:r w:rsidR="001C256C" w:rsidRPr="001737B4">
        <w:rPr>
          <w:b/>
          <w:sz w:val="26"/>
          <w:szCs w:val="26"/>
        </w:rPr>
        <w:t>Болт М10х35</w:t>
      </w:r>
      <w:r w:rsidR="008D4D36">
        <w:rPr>
          <w:b/>
          <w:sz w:val="26"/>
          <w:szCs w:val="26"/>
        </w:rPr>
        <w:t>)</w:t>
      </w:r>
      <w:r w:rsidR="001737B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4346A86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4346A87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4346A88" w14:textId="77777777" w:rsidR="008D4D36" w:rsidRDefault="008D4D36" w:rsidP="008D4D3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34346A89" w14:textId="77777777" w:rsidR="008D4D36" w:rsidRDefault="008D4D36" w:rsidP="008D4D3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4346A8A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4346A8B" w14:textId="77777777" w:rsidR="008D4D36" w:rsidRDefault="008D4D36" w:rsidP="008D4D3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4346A8C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4346A8D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4346A8E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4346A8F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4346A90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4346A91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4346A92" w14:textId="09A22684" w:rsidR="008D4D36" w:rsidRDefault="008D4D36" w:rsidP="008D4D3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6E26D7">
        <w:rPr>
          <w:sz w:val="24"/>
          <w:szCs w:val="24"/>
        </w:rPr>
        <w:t>П</w:t>
      </w:r>
      <w:r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>
        <w:rPr>
          <w:sz w:val="24"/>
          <w:szCs w:val="24"/>
        </w:rPr>
        <w:t>заверенную</w:t>
      </w:r>
      <w:proofErr w:type="gramEnd"/>
      <w:r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4346A93" w14:textId="77777777" w:rsidR="008D4D36" w:rsidRDefault="008D4D36" w:rsidP="008D4D3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4346A94" w14:textId="77777777" w:rsidR="008D4D36" w:rsidRDefault="008D4D36" w:rsidP="008D4D3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34346A95" w14:textId="77777777" w:rsidR="008D4D36" w:rsidRDefault="008D4D36" w:rsidP="008D4D3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4346A96" w14:textId="77777777" w:rsidR="008D4D36" w:rsidRDefault="008D4D36" w:rsidP="008D4D3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4346A97" w14:textId="77777777" w:rsidR="008D4D36" w:rsidRDefault="008D4D36" w:rsidP="008D4D36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4346A98" w14:textId="77777777" w:rsidR="008D4D36" w:rsidRDefault="008D4D36" w:rsidP="008D4D3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34346A99" w14:textId="77777777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4346A9A" w14:textId="77777777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4346A9B" w14:textId="77777777" w:rsidR="008D4D36" w:rsidRDefault="008D4D36" w:rsidP="008D4D3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4346A9C" w14:textId="77777777" w:rsidR="008D4D36" w:rsidRDefault="008D4D36" w:rsidP="008D4D3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4346A9D" w14:textId="77777777" w:rsidR="008D4D36" w:rsidRDefault="008D4D36" w:rsidP="008D4D36">
      <w:pPr>
        <w:spacing w:line="276" w:lineRule="auto"/>
        <w:rPr>
          <w:sz w:val="24"/>
          <w:szCs w:val="24"/>
        </w:rPr>
      </w:pPr>
    </w:p>
    <w:p w14:paraId="34346A9E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4346A9F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4346AA0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4346AA1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4346AA2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4346AA3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4346AA4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4346AA5" w14:textId="77777777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4346AA6" w14:textId="77777777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4346AA7" w14:textId="77777777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4346AA8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4346AA9" w14:textId="77777777" w:rsidR="008D4D36" w:rsidRDefault="008D4D36" w:rsidP="008D4D3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4346AAA" w14:textId="77777777" w:rsidR="008D4D36" w:rsidRDefault="008D4D36" w:rsidP="008D4D3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4346AAB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4346AAC" w14:textId="32B280E4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6E26D7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4346AAD" w14:textId="77777777" w:rsidR="008D4D36" w:rsidRDefault="008D4D36" w:rsidP="008D4D3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4346AAE" w14:textId="77777777" w:rsidR="008D4D36" w:rsidRDefault="008D4D36" w:rsidP="008D4D36">
      <w:pPr>
        <w:rPr>
          <w:sz w:val="26"/>
          <w:szCs w:val="26"/>
        </w:rPr>
      </w:pPr>
    </w:p>
    <w:p w14:paraId="34346AAF" w14:textId="77777777" w:rsidR="008D4D36" w:rsidRDefault="008D4D36" w:rsidP="008D4D36">
      <w:pPr>
        <w:rPr>
          <w:sz w:val="26"/>
          <w:szCs w:val="26"/>
        </w:rPr>
      </w:pPr>
    </w:p>
    <w:p w14:paraId="1027DEA1" w14:textId="77777777" w:rsidR="006E26D7" w:rsidRPr="00CB6078" w:rsidRDefault="006E26D7" w:rsidP="006E26D7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34346AB2" w14:textId="77777777" w:rsidR="008F73A3" w:rsidRPr="00697DC5" w:rsidRDefault="008F73A3" w:rsidP="008D4D3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C6BA1" w14:textId="77777777" w:rsidR="00464EE6" w:rsidRDefault="00464EE6">
      <w:r>
        <w:separator/>
      </w:r>
    </w:p>
  </w:endnote>
  <w:endnote w:type="continuationSeparator" w:id="0">
    <w:p w14:paraId="6F4DCE50" w14:textId="77777777" w:rsidR="00464EE6" w:rsidRDefault="0046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E664B" w14:textId="77777777" w:rsidR="00464EE6" w:rsidRDefault="00464EE6">
      <w:r>
        <w:separator/>
      </w:r>
    </w:p>
  </w:footnote>
  <w:footnote w:type="continuationSeparator" w:id="0">
    <w:p w14:paraId="41666F75" w14:textId="77777777" w:rsidR="00464EE6" w:rsidRDefault="00464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46AB7" w14:textId="77777777" w:rsidR="00AD7048" w:rsidRDefault="007570A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4346AB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77F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DEF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37B4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2C9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256C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8A1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0D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4C7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4EE6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466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36C1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0994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6D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123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0AE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177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2A28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D36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7E5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E48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44D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1B4F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46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7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0C38-8CB1-45C8-8AC0-C3A4BE1C8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542E7-9B13-493E-88EB-50ED29B1EB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F9B5E46-2F2C-44C2-8D2B-58F29D65E4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BB432-993D-4AF5-BC54-995FCF1F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2016-09-28T08:33:00Z</dcterms:created>
  <dcterms:modified xsi:type="dcterms:W3CDTF">2016-09-28T10:32:00Z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